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EB2" w:rsidRPr="00754EB2" w:rsidRDefault="009F38A9" w:rsidP="00754EB2">
      <w:pPr>
        <w:rPr>
          <w:b/>
          <w:sz w:val="24"/>
          <w:szCs w:val="24"/>
        </w:rPr>
      </w:pPr>
      <w:r w:rsidRPr="00754EB2">
        <w:rPr>
          <w:b/>
        </w:rPr>
        <w:t>PROJET 2</w:t>
      </w:r>
      <w:r w:rsidR="00754EB2" w:rsidRPr="00754EB2">
        <w:rPr>
          <w:b/>
        </w:rPr>
        <w:t>5-021</w:t>
      </w:r>
      <w:r w:rsidRPr="00754EB2">
        <w:rPr>
          <w:b/>
        </w:rPr>
        <w:t xml:space="preserve"> - </w:t>
      </w:r>
      <w:proofErr w:type="spellStart"/>
      <w:r w:rsidR="00754EB2" w:rsidRPr="00754EB2">
        <w:rPr>
          <w:b/>
          <w:szCs w:val="20"/>
        </w:rPr>
        <w:t>BdD</w:t>
      </w:r>
      <w:proofErr w:type="spellEnd"/>
      <w:r w:rsidR="00754EB2" w:rsidRPr="00754EB2">
        <w:rPr>
          <w:b/>
          <w:szCs w:val="20"/>
        </w:rPr>
        <w:t xml:space="preserve"> BOURGES-AVORD – (18 – 36 - 58) – Travaux d’entretien et d’aménagement des installations de Chauffage-Ventilation-Climatisation et Plomberie-Sanitaire sur les sites militaires de la Base de Défense Bourges-Avord</w:t>
      </w:r>
    </w:p>
    <w:p w:rsidR="009F38A9" w:rsidRDefault="009F38A9" w:rsidP="009F38A9">
      <w:pPr>
        <w:tabs>
          <w:tab w:val="left" w:pos="5070"/>
        </w:tabs>
        <w:jc w:val="center"/>
      </w:pPr>
    </w:p>
    <w:p w:rsidR="009F38A9" w:rsidRDefault="009F38A9" w:rsidP="009F38A9">
      <w:pPr>
        <w:jc w:val="center"/>
      </w:pPr>
    </w:p>
    <w:p w:rsidR="009F38A9" w:rsidRDefault="009F38A9" w:rsidP="009F38A9">
      <w:pPr>
        <w:jc w:val="center"/>
      </w:pPr>
      <w:r>
        <w:t>PRIORISATION DES LOTS QUE LE CANDIDAT SOUHAITE SE VOIR ATTRIBUER</w:t>
      </w:r>
      <w:r w:rsidR="009143EB">
        <w:t xml:space="preserve"> – LOT 1 ET LOT 2</w:t>
      </w:r>
    </w:p>
    <w:p w:rsidR="004F3F95" w:rsidRDefault="009143EB" w:rsidP="009F38A9">
      <w:pPr>
        <w:jc w:val="center"/>
      </w:pPr>
      <w:r>
        <w:t>(</w:t>
      </w:r>
      <w:proofErr w:type="gramStart"/>
      <w:r>
        <w:t>voir</w:t>
      </w:r>
      <w:proofErr w:type="gramEnd"/>
      <w:r>
        <w:t xml:space="preserve"> article 2.2</w:t>
      </w:r>
      <w:r w:rsidR="009F38A9">
        <w:t xml:space="preserve"> du règlement de la consultation)</w:t>
      </w:r>
    </w:p>
    <w:p w:rsidR="009F38A9" w:rsidRDefault="009F38A9"/>
    <w:p w:rsidR="009F38A9" w:rsidRDefault="009F38A9"/>
    <w:p w:rsidR="009F38A9" w:rsidRDefault="009F38A9">
      <w:r w:rsidRPr="00610627">
        <w:rPr>
          <w:b/>
        </w:rPr>
        <w:t>Nom du CANDIDAT</w:t>
      </w:r>
      <w:r>
        <w:t> :</w:t>
      </w:r>
    </w:p>
    <w:p w:rsidR="00610627" w:rsidRDefault="00610627"/>
    <w:p w:rsidR="009F38A9" w:rsidRDefault="00610627">
      <w:r>
        <w:t>Dans l’hypothèse où je serai classé 1</w:t>
      </w:r>
      <w:r w:rsidRPr="00610627">
        <w:rPr>
          <w:vertAlign w:val="superscript"/>
        </w:rPr>
        <w:t>er</w:t>
      </w:r>
      <w:r>
        <w:t xml:space="preserve"> sur </w:t>
      </w:r>
      <w:ins w:id="0" w:author="DASPREMONT Marie ATTACHE MINDEF" w:date="2025-10-16T13:43:00Z">
        <w:r w:rsidR="003975AA">
          <w:t>les deux</w:t>
        </w:r>
      </w:ins>
      <w:del w:id="1" w:author="DASPREMONT Marie ATTACHE MINDEF" w:date="2025-10-16T13:43:00Z">
        <w:r w:rsidDel="003975AA">
          <w:delText>plusieurs</w:delText>
        </w:r>
      </w:del>
      <w:r>
        <w:t xml:space="preserve"> lots, je souhaite être titulaire d</w:t>
      </w:r>
      <w:ins w:id="2" w:author="DASPREMONT Marie ATTACHE MINDEF" w:date="2025-10-16T13:44:00Z">
        <w:r w:rsidR="003975AA">
          <w:t>u</w:t>
        </w:r>
      </w:ins>
      <w:del w:id="3" w:author="DASPREMONT Marie ATTACHE MINDEF" w:date="2025-10-16T13:44:00Z">
        <w:r w:rsidDel="003975AA">
          <w:delText>es</w:delText>
        </w:r>
      </w:del>
      <w:r>
        <w:t xml:space="preserve"> lot</w:t>
      </w:r>
      <w:del w:id="4" w:author="DASPREMONT Marie ATTACHE MINDEF" w:date="2025-10-16T13:44:00Z">
        <w:r w:rsidDel="003975AA">
          <w:delText>s</w:delText>
        </w:r>
      </w:del>
      <w:r>
        <w:t xml:space="preserve"> suivant</w:t>
      </w:r>
      <w:del w:id="5" w:author="DASPREMONT Marie ATTACHE MINDEF" w:date="2025-10-16T13:44:00Z">
        <w:r w:rsidDel="003975AA">
          <w:delText>s</w:delText>
        </w:r>
      </w:del>
      <w:r>
        <w:t xml:space="preserve"> par ordre de priorité :</w:t>
      </w:r>
    </w:p>
    <w:p w:rsidR="00610627" w:rsidRDefault="00610627" w:rsidP="00610627">
      <w:pPr>
        <w:pStyle w:val="Paragraphedeliste"/>
        <w:numPr>
          <w:ilvl w:val="0"/>
          <w:numId w:val="1"/>
        </w:numPr>
      </w:pPr>
      <w:r>
        <w:t xml:space="preserve">Choix n° 1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610627" w:rsidRDefault="00610627" w:rsidP="00610627">
      <w:pPr>
        <w:pStyle w:val="Paragraphedeliste"/>
        <w:numPr>
          <w:ilvl w:val="0"/>
          <w:numId w:val="1"/>
        </w:numPr>
      </w:pPr>
      <w:r>
        <w:t xml:space="preserve">Choix n° 2 : Lot n° </w:t>
      </w:r>
      <w:r w:rsidRPr="00E47454">
        <w:rPr>
          <w:rFonts w:eastAsia="Times New Roman"/>
          <w:b/>
          <w:szCs w:val="20"/>
          <w:highlight w:val="yellow"/>
          <w:shd w:val="clear" w:color="auto" w:fill="CCECFF"/>
        </w:rPr>
        <w:t>_______</w:t>
      </w:r>
    </w:p>
    <w:p w:rsidR="009F38A9" w:rsidRDefault="009F38A9"/>
    <w:p w:rsidR="00610627" w:rsidRDefault="00610627" w:rsidP="00610627"/>
    <w:p w:rsidR="00610627" w:rsidRDefault="00610627">
      <w:r>
        <w:t>Date :</w:t>
      </w:r>
      <w:r>
        <w:tab/>
      </w:r>
      <w:r>
        <w:tab/>
      </w:r>
      <w:r>
        <w:tab/>
      </w:r>
      <w:bookmarkStart w:id="6" w:name="_GoBack"/>
      <w:bookmarkEnd w:id="6"/>
      <w:r>
        <w:tab/>
      </w:r>
      <w:r>
        <w:tab/>
      </w:r>
      <w:r>
        <w:tab/>
      </w:r>
      <w:r>
        <w:tab/>
        <w:t>Signature du candidat :</w:t>
      </w:r>
    </w:p>
    <w:sectPr w:rsidR="0061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A2F15"/>
    <w:multiLevelType w:val="hybridMultilevel"/>
    <w:tmpl w:val="F68AD33A"/>
    <w:lvl w:ilvl="0" w:tplc="E318A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SPREMONT Marie ATTACHE MINDEF">
    <w15:presenceInfo w15:providerId="None" w15:userId="DASPREMONT Marie ATTACHE MIN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A9"/>
    <w:rsid w:val="003975AA"/>
    <w:rsid w:val="004F3F95"/>
    <w:rsid w:val="00610627"/>
    <w:rsid w:val="00754EB2"/>
    <w:rsid w:val="009143EB"/>
    <w:rsid w:val="0093691E"/>
    <w:rsid w:val="009F38A9"/>
    <w:rsid w:val="00A0386A"/>
    <w:rsid w:val="00B406B4"/>
    <w:rsid w:val="00C35AF1"/>
    <w:rsid w:val="00E3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0246"/>
  <w15:chartTrackingRefBased/>
  <w15:docId w15:val="{A1E3A729-B5CD-4CC2-84BD-1CB9A2F0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10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RENOUX Christelle SECR ADMI CLAS SUP</dc:creator>
  <cp:keywords/>
  <dc:description/>
  <cp:lastModifiedBy>DASPREMONT Marie ATTACHE MINDEF</cp:lastModifiedBy>
  <cp:revision>5</cp:revision>
  <dcterms:created xsi:type="dcterms:W3CDTF">2024-07-31T09:17:00Z</dcterms:created>
  <dcterms:modified xsi:type="dcterms:W3CDTF">2025-10-16T11:44:00Z</dcterms:modified>
</cp:coreProperties>
</file>